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CD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山东航空学院</w:t>
      </w:r>
    </w:p>
    <w:p w14:paraId="0AD82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研究生开题报告会考核记录表</w:t>
      </w:r>
    </w:p>
    <w:tbl>
      <w:tblPr>
        <w:tblStyle w:val="2"/>
        <w:tblW w:w="9070" w:type="dxa"/>
        <w:tblInd w:w="-25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704"/>
        <w:gridCol w:w="1103"/>
        <w:gridCol w:w="1517"/>
        <w:gridCol w:w="1901"/>
        <w:gridCol w:w="1742"/>
        <w:tblGridChange w:id="0">
          <w:tblGrid>
            <w:gridCol w:w="1103"/>
            <w:gridCol w:w="1704"/>
            <w:gridCol w:w="1103"/>
            <w:gridCol w:w="1517"/>
            <w:gridCol w:w="1901"/>
            <w:gridCol w:w="1742"/>
          </w:tblGrid>
        </w:tblGridChange>
      </w:tblGrid>
      <w:tr w14:paraId="62309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03" w:type="dxa"/>
            <w:noWrap w:val="0"/>
            <w:vAlign w:val="center"/>
          </w:tcPr>
          <w:p w14:paraId="392D3E7D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1704" w:type="dxa"/>
            <w:noWrap w:val="0"/>
            <w:vAlign w:val="center"/>
          </w:tcPr>
          <w:p w14:paraId="0478204D"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53EA290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 w14:paraId="03E1F4FF"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01" w:type="dxa"/>
            <w:noWrap w:val="0"/>
            <w:vAlign w:val="center"/>
          </w:tcPr>
          <w:p w14:paraId="64007472">
            <w:pPr>
              <w:jc w:val="center"/>
              <w:rPr>
                <w:ins w:id="1" w:author="xixi" w:date="2025-11-06T09:54:18Z"/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专业</w:t>
            </w:r>
            <w:ins w:id="2" w:author="xixi" w:date="2025-11-06T09:54:11Z">
              <w:r>
                <w:rPr>
                  <w:rFonts w:hint="eastAsia" w:ascii="宋体" w:hAnsi="宋体" w:cs="宋体"/>
                  <w:sz w:val="24"/>
                  <w:szCs w:val="24"/>
                  <w:lang w:val="en-US" w:eastAsia="zh-CN"/>
                </w:rPr>
                <w:t>类别</w:t>
              </w:r>
            </w:ins>
            <w:bookmarkStart w:id="0" w:name="_GoBack"/>
            <w:bookmarkEnd w:id="0"/>
          </w:p>
          <w:p w14:paraId="673B3DC0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ins w:id="3" w:author="xixi" w:date="2025-11-06T09:54:13Z">
              <w:r>
                <w:rPr>
                  <w:rFonts w:hint="eastAsia" w:ascii="宋体" w:hAnsi="宋体" w:cs="宋体"/>
                  <w:sz w:val="24"/>
                  <w:szCs w:val="24"/>
                  <w:lang w:val="en-US" w:eastAsia="zh-CN"/>
                </w:rPr>
                <w:t>（</w:t>
              </w:r>
            </w:ins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领域</w:t>
            </w:r>
            <w:ins w:id="4" w:author="xixi" w:date="2025-11-06T09:54:16Z">
              <w:r>
                <w:rPr>
                  <w:rFonts w:hint="eastAsia" w:ascii="宋体" w:hAnsi="宋体" w:cs="宋体"/>
                  <w:sz w:val="24"/>
                  <w:szCs w:val="24"/>
                  <w:lang w:val="en-US" w:eastAsia="zh-CN"/>
                </w:rPr>
                <w:t>）</w:t>
              </w:r>
            </w:ins>
          </w:p>
        </w:tc>
        <w:tc>
          <w:tcPr>
            <w:tcW w:w="1742" w:type="dxa"/>
            <w:noWrap w:val="0"/>
            <w:vAlign w:val="center"/>
          </w:tcPr>
          <w:p w14:paraId="68E9088A"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6F7A0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0" w:type="dxa"/>
            <w:gridSpan w:val="6"/>
            <w:noWrap w:val="0"/>
            <w:vAlign w:val="center"/>
          </w:tcPr>
          <w:p w14:paraId="535FB2D7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论文题目：</w:t>
            </w:r>
          </w:p>
        </w:tc>
      </w:tr>
      <w:tr w14:paraId="0B5C2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70" w:type="dxa"/>
            <w:gridSpan w:val="6"/>
            <w:noWrap w:val="0"/>
            <w:vAlign w:val="center"/>
          </w:tcPr>
          <w:p w14:paraId="542FF68E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开题报告时间：              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地点：</w:t>
            </w:r>
          </w:p>
        </w:tc>
      </w:tr>
      <w:tr w14:paraId="69B65B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70" w:type="dxa"/>
            <w:gridSpan w:val="6"/>
            <w:tcBorders>
              <w:bottom w:val="single" w:color="auto" w:sz="12" w:space="0"/>
            </w:tcBorders>
            <w:noWrap w:val="0"/>
            <w:vAlign w:val="top"/>
          </w:tcPr>
          <w:p w14:paraId="16D0BB27">
            <w:pPr>
              <w:jc w:val="both"/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  <w:t>考核记录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t>：</w:t>
            </w:r>
          </w:p>
          <w:p w14:paraId="0FC6EAA2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2AC8D50E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18CC91AF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125E8E22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1E0E7FD0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6170D68D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4886EE34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0D2493F0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4128881A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1127EECE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7D6EC001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5045F86C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43BB71ED">
            <w:pPr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             </w:t>
            </w:r>
          </w:p>
          <w:p w14:paraId="529211D4">
            <w:pPr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</w:p>
          <w:p w14:paraId="6A83E732">
            <w:pPr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            记录人：</w:t>
            </w:r>
          </w:p>
          <w:p w14:paraId="776D46ED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eastAsia"/>
                <w:sz w:val="28"/>
                <w:szCs w:val="28"/>
              </w:rPr>
              <w:t>日期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67D118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xixi">
    <w15:presenceInfo w15:providerId="WPS Office" w15:userId="2493346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308AD"/>
    <w:rsid w:val="10DE0776"/>
    <w:rsid w:val="3B7531CA"/>
    <w:rsid w:val="5A1308AD"/>
    <w:rsid w:val="7D937B8C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64</Characters>
  <Lines>0</Lines>
  <Paragraphs>0</Paragraphs>
  <TotalTime>12</TotalTime>
  <ScaleCrop>false</ScaleCrop>
  <LinksUpToDate>false</LinksUpToDate>
  <CharactersWithSpaces>187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2025-11-05T08:40:00Z</dcterms:created>
  <dc:creator>xixi</dc:creator>
  <cp:lastModifiedBy>xixi</cp:lastModifiedBy>
  <dcterms:modified xsi:type="dcterms:W3CDTF">2025-11-06T01:54:36Z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0D56F3FD0DC341978E0B00BAE88A2D6B_11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